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1EA" w:rsidRDefault="00105C5C">
      <w:pPr>
        <w:snapToGrid w:val="0"/>
        <w:jc w:val="center"/>
        <w:rPr>
          <w:rFonts w:ascii="方正小标宋简体" w:eastAsia="方正小标宋简体" w:hAnsi="Times New Roman"/>
          <w:bCs/>
          <w:sz w:val="44"/>
          <w:szCs w:val="44"/>
        </w:rPr>
      </w:pPr>
      <w:r>
        <w:rPr>
          <w:rFonts w:ascii="方正小标宋简体" w:eastAsia="方正小标宋简体" w:hAnsi="Times New Roman"/>
          <w:bCs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方正小标宋简体" w:eastAsia="方正小标宋简体" w:hAnsi="Times New Roman"/>
          <w:bCs/>
          <w:sz w:val="44"/>
          <w:szCs w:val="44"/>
        </w:rPr>
        <w:instrText>ADDIN CNKISM.UserStyle</w:instrText>
      </w:r>
      <w:r>
        <w:rPr>
          <w:rFonts w:ascii="方正小标宋简体" w:eastAsia="方正小标宋简体" w:hAnsi="Times New Roman"/>
          <w:bCs/>
          <w:sz w:val="44"/>
          <w:szCs w:val="44"/>
        </w:rPr>
      </w:r>
      <w:r>
        <w:rPr>
          <w:rFonts w:ascii="方正小标宋简体" w:eastAsia="方正小标宋简体" w:hAnsi="Times New Roman"/>
          <w:bCs/>
          <w:sz w:val="44"/>
          <w:szCs w:val="44"/>
        </w:rPr>
        <w:fldChar w:fldCharType="end"/>
      </w:r>
      <w:r>
        <w:rPr>
          <w:rFonts w:ascii="方正小标宋简体" w:eastAsia="方正小标宋简体" w:hAnsi="宋体" w:hint="eastAsia"/>
          <w:bCs/>
          <w:sz w:val="44"/>
          <w:szCs w:val="44"/>
        </w:rPr>
        <w:t>岗位薪酬约定书</w:t>
      </w:r>
    </w:p>
    <w:p w:rsidR="008B21EA" w:rsidRDefault="00105C5C">
      <w:pPr>
        <w:snapToGrid w:val="0"/>
        <w:spacing w:afterLines="100" w:after="312"/>
        <w:jc w:val="center"/>
        <w:rPr>
          <w:rFonts w:ascii="Times New Roman" w:eastAsia="宋体" w:hAnsi="Times New Roman"/>
          <w:b/>
          <w:bCs/>
          <w:sz w:val="44"/>
          <w:szCs w:val="44"/>
        </w:rPr>
      </w:pPr>
      <w:r>
        <w:rPr>
          <w:rFonts w:ascii="Times New Roman" w:eastAsia="宋体" w:hAnsi="Times New Roman"/>
          <w:b/>
          <w:bCs/>
          <w:sz w:val="44"/>
          <w:szCs w:val="44"/>
        </w:rPr>
        <w:t>Agreement on Salary and Duties</w:t>
      </w:r>
    </w:p>
    <w:tbl>
      <w:tblPr>
        <w:tblW w:w="87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0"/>
        <w:gridCol w:w="1428"/>
        <w:gridCol w:w="1703"/>
        <w:gridCol w:w="731"/>
        <w:gridCol w:w="1566"/>
        <w:gridCol w:w="1460"/>
      </w:tblGrid>
      <w:tr w:rsidR="008B21EA">
        <w:trPr>
          <w:trHeight w:val="614"/>
          <w:jc w:val="center"/>
        </w:trPr>
        <w:tc>
          <w:tcPr>
            <w:tcW w:w="1850" w:type="dxa"/>
            <w:vAlign w:val="center"/>
          </w:tcPr>
          <w:p w:rsidR="008B21EA" w:rsidRDefault="00105C5C">
            <w:p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姓名（</w:t>
            </w:r>
            <w:r>
              <w:rPr>
                <w:rFonts w:ascii="Times New Roman" w:eastAsia="仿宋_GB2312" w:hAnsi="Times New Roman"/>
                <w:szCs w:val="21"/>
              </w:rPr>
              <w:t>Name</w:t>
            </w:r>
            <w:r>
              <w:rPr>
                <w:rFonts w:ascii="Times New Roman" w:eastAsia="仿宋_GB2312" w:hAnsi="Times New Roman" w:hint="eastAsia"/>
                <w:szCs w:val="21"/>
              </w:rPr>
              <w:t>）</w:t>
            </w:r>
          </w:p>
        </w:tc>
        <w:tc>
          <w:tcPr>
            <w:tcW w:w="1428" w:type="dxa"/>
            <w:vAlign w:val="center"/>
          </w:tcPr>
          <w:p w:rsidR="008B21EA" w:rsidRDefault="008B21EA">
            <w:p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03" w:type="dxa"/>
            <w:vAlign w:val="center"/>
          </w:tcPr>
          <w:p w:rsidR="008B21EA" w:rsidRDefault="00105C5C">
            <w:p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性别（</w:t>
            </w:r>
            <w:r>
              <w:rPr>
                <w:rFonts w:ascii="Times New Roman" w:eastAsia="仿宋_GB2312" w:hAnsi="Times New Roman"/>
                <w:szCs w:val="21"/>
              </w:rPr>
              <w:t>Gender</w:t>
            </w:r>
            <w:r>
              <w:rPr>
                <w:rFonts w:ascii="Times New Roman" w:eastAsia="仿宋_GB2312" w:hAnsi="Times New Roman" w:hint="eastAsia"/>
                <w:szCs w:val="21"/>
              </w:rPr>
              <w:t>）</w:t>
            </w:r>
          </w:p>
        </w:tc>
        <w:tc>
          <w:tcPr>
            <w:tcW w:w="731" w:type="dxa"/>
            <w:vAlign w:val="center"/>
          </w:tcPr>
          <w:p w:rsidR="008B21EA" w:rsidRDefault="008B21EA">
            <w:p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66" w:type="dxa"/>
            <w:vAlign w:val="center"/>
          </w:tcPr>
          <w:p w:rsidR="008B21EA" w:rsidRDefault="00105C5C">
            <w:pPr>
              <w:spacing w:line="260" w:lineRule="exact"/>
              <w:ind w:left="-105" w:right="-105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出生日期</w:t>
            </w:r>
          </w:p>
          <w:p w:rsidR="008B21EA" w:rsidRDefault="00105C5C">
            <w:pPr>
              <w:spacing w:line="260" w:lineRule="exact"/>
              <w:ind w:left="-105" w:right="-105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（</w:t>
            </w:r>
            <w:r>
              <w:rPr>
                <w:rFonts w:ascii="Times New Roman" w:eastAsia="仿宋_GB2312" w:hAnsi="Times New Roman"/>
                <w:szCs w:val="21"/>
              </w:rPr>
              <w:t>Date of birth</w:t>
            </w:r>
            <w:r>
              <w:rPr>
                <w:rFonts w:ascii="Times New Roman" w:eastAsia="仿宋_GB2312" w:hAnsi="Times New Roman" w:hint="eastAsia"/>
                <w:szCs w:val="21"/>
              </w:rPr>
              <w:t>）</w:t>
            </w:r>
          </w:p>
        </w:tc>
        <w:tc>
          <w:tcPr>
            <w:tcW w:w="1460" w:type="dxa"/>
            <w:vAlign w:val="center"/>
          </w:tcPr>
          <w:p w:rsidR="008B21EA" w:rsidRDefault="008B21EA">
            <w:p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8B21EA">
        <w:trPr>
          <w:trHeight w:val="614"/>
          <w:jc w:val="center"/>
        </w:trPr>
        <w:tc>
          <w:tcPr>
            <w:tcW w:w="1850" w:type="dxa"/>
            <w:vAlign w:val="center"/>
          </w:tcPr>
          <w:p w:rsidR="008B21EA" w:rsidRDefault="00105C5C">
            <w:p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国籍（</w:t>
            </w:r>
            <w:r>
              <w:rPr>
                <w:rFonts w:ascii="Times New Roman" w:eastAsia="仿宋_GB2312" w:hAnsi="Times New Roman"/>
                <w:szCs w:val="21"/>
              </w:rPr>
              <w:t>Nationality</w:t>
            </w:r>
            <w:r>
              <w:rPr>
                <w:rFonts w:ascii="Times New Roman" w:eastAsia="仿宋_GB2312" w:hAnsi="Times New Roman" w:hint="eastAsia"/>
                <w:szCs w:val="21"/>
              </w:rPr>
              <w:t>）</w:t>
            </w:r>
          </w:p>
        </w:tc>
        <w:tc>
          <w:tcPr>
            <w:tcW w:w="1428" w:type="dxa"/>
            <w:vAlign w:val="center"/>
          </w:tcPr>
          <w:p w:rsidR="008B21EA" w:rsidRDefault="008B21EA">
            <w:p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 w:rsidR="008B21EA" w:rsidRDefault="00105C5C">
            <w:p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证件号</w:t>
            </w:r>
            <w:r>
              <w:rPr>
                <w:rFonts w:ascii="Times New Roman" w:hAnsi="Times New Roman" w:hint="eastAsia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Passport No.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</w:p>
        </w:tc>
        <w:tc>
          <w:tcPr>
            <w:tcW w:w="3026" w:type="dxa"/>
            <w:gridSpan w:val="2"/>
            <w:vAlign w:val="center"/>
          </w:tcPr>
          <w:p w:rsidR="008B21EA" w:rsidRDefault="008B21EA">
            <w:p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8B21EA">
        <w:trPr>
          <w:trHeight w:val="614"/>
          <w:jc w:val="center"/>
        </w:trPr>
        <w:tc>
          <w:tcPr>
            <w:tcW w:w="3278" w:type="dxa"/>
            <w:gridSpan w:val="2"/>
            <w:vAlign w:val="center"/>
          </w:tcPr>
          <w:p w:rsidR="008B21EA" w:rsidRDefault="00105C5C">
            <w:p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专业及最后学历</w:t>
            </w:r>
          </w:p>
          <w:p w:rsidR="008B21EA" w:rsidRDefault="00105C5C">
            <w:pPr>
              <w:numPr>
                <w:ins w:id="0" w:author="PC" w:date="2021-07-14T16:31:00Z"/>
              </w:num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（</w:t>
            </w:r>
            <w:r>
              <w:rPr>
                <w:rFonts w:ascii="Times New Roman" w:eastAsia="仿宋_GB2312" w:hAnsi="Times New Roman"/>
                <w:szCs w:val="21"/>
              </w:rPr>
              <w:t>Major &amp; Last Degree</w:t>
            </w:r>
            <w:r>
              <w:rPr>
                <w:rFonts w:ascii="Times New Roman" w:eastAsia="仿宋_GB2312" w:hAnsi="Times New Roman" w:hint="eastAsia"/>
                <w:szCs w:val="21"/>
              </w:rPr>
              <w:t>）</w:t>
            </w:r>
          </w:p>
        </w:tc>
        <w:tc>
          <w:tcPr>
            <w:tcW w:w="5460" w:type="dxa"/>
            <w:gridSpan w:val="4"/>
            <w:vAlign w:val="center"/>
          </w:tcPr>
          <w:p w:rsidR="008B21EA" w:rsidRDefault="008B21EA">
            <w:p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8B21EA">
        <w:trPr>
          <w:trHeight w:val="614"/>
          <w:jc w:val="center"/>
        </w:trPr>
        <w:tc>
          <w:tcPr>
            <w:tcW w:w="1850" w:type="dxa"/>
            <w:vAlign w:val="center"/>
          </w:tcPr>
          <w:p w:rsidR="008B21EA" w:rsidRDefault="00105C5C">
            <w:p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电子邮箱（</w:t>
            </w:r>
            <w:r>
              <w:rPr>
                <w:rFonts w:ascii="Times New Roman" w:eastAsia="仿宋_GB2312" w:hAnsi="Times New Roman"/>
                <w:szCs w:val="21"/>
              </w:rPr>
              <w:t>Email</w:t>
            </w:r>
            <w:r>
              <w:rPr>
                <w:rFonts w:ascii="Times New Roman" w:eastAsia="仿宋_GB2312" w:hAnsi="Times New Roman" w:hint="eastAsia"/>
                <w:szCs w:val="21"/>
              </w:rPr>
              <w:t>）</w:t>
            </w:r>
          </w:p>
        </w:tc>
        <w:tc>
          <w:tcPr>
            <w:tcW w:w="3131" w:type="dxa"/>
            <w:gridSpan w:val="2"/>
            <w:vAlign w:val="center"/>
          </w:tcPr>
          <w:p w:rsidR="008B21EA" w:rsidRDefault="008B21EA">
            <w:p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97" w:type="dxa"/>
            <w:gridSpan w:val="2"/>
            <w:vAlign w:val="center"/>
          </w:tcPr>
          <w:p w:rsidR="008B21EA" w:rsidRDefault="00105C5C">
            <w:pPr>
              <w:numPr>
                <w:ins w:id="1" w:author="PC" w:date="2021-07-14T16:33:00Z"/>
              </w:num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联系电话</w:t>
            </w:r>
          </w:p>
          <w:p w:rsidR="008B21EA" w:rsidRDefault="00105C5C">
            <w:p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（</w:t>
            </w:r>
            <w:r>
              <w:rPr>
                <w:rFonts w:ascii="Times New Roman" w:eastAsia="仿宋_GB2312" w:hAnsi="Times New Roman"/>
                <w:szCs w:val="21"/>
              </w:rPr>
              <w:t>Phone number</w:t>
            </w:r>
            <w:r>
              <w:rPr>
                <w:rFonts w:ascii="Times New Roman" w:eastAsia="仿宋_GB2312" w:hAnsi="Times New Roman" w:hint="eastAsia"/>
                <w:szCs w:val="21"/>
              </w:rPr>
              <w:t>）</w:t>
            </w:r>
          </w:p>
        </w:tc>
        <w:tc>
          <w:tcPr>
            <w:tcW w:w="1460" w:type="dxa"/>
            <w:vAlign w:val="center"/>
          </w:tcPr>
          <w:p w:rsidR="008B21EA" w:rsidRDefault="008B21EA">
            <w:p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8B21EA">
        <w:trPr>
          <w:trHeight w:val="614"/>
          <w:jc w:val="center"/>
        </w:trPr>
        <w:tc>
          <w:tcPr>
            <w:tcW w:w="1850" w:type="dxa"/>
            <w:vAlign w:val="center"/>
          </w:tcPr>
          <w:p w:rsidR="008B21EA" w:rsidRDefault="00105C5C">
            <w:p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岗位（</w:t>
            </w:r>
            <w:r>
              <w:rPr>
                <w:rFonts w:ascii="Times New Roman" w:eastAsia="仿宋_GB2312" w:hAnsi="Times New Roman"/>
                <w:szCs w:val="21"/>
              </w:rPr>
              <w:t>Post</w:t>
            </w:r>
            <w:r>
              <w:rPr>
                <w:rFonts w:ascii="Times New Roman" w:eastAsia="仿宋_GB2312" w:hAnsi="Times New Roman" w:hint="eastAsia"/>
                <w:szCs w:val="21"/>
              </w:rPr>
              <w:t>）</w:t>
            </w:r>
          </w:p>
        </w:tc>
        <w:tc>
          <w:tcPr>
            <w:tcW w:w="6888" w:type="dxa"/>
            <w:gridSpan w:val="5"/>
            <w:vAlign w:val="center"/>
          </w:tcPr>
          <w:p w:rsidR="008B21EA" w:rsidRDefault="008B21EA">
            <w:p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8B21EA">
        <w:trPr>
          <w:trHeight w:val="614"/>
          <w:jc w:val="center"/>
        </w:trPr>
        <w:tc>
          <w:tcPr>
            <w:tcW w:w="1850" w:type="dxa"/>
            <w:vAlign w:val="center"/>
          </w:tcPr>
          <w:p w:rsidR="008B21EA" w:rsidRDefault="00105C5C">
            <w:p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校内合作人（</w:t>
            </w:r>
            <w:r>
              <w:rPr>
                <w:rFonts w:ascii="Times New Roman" w:eastAsia="仿宋_GB2312" w:hAnsi="Times New Roman"/>
                <w:szCs w:val="21"/>
              </w:rPr>
              <w:t>Collaborator</w:t>
            </w:r>
            <w:r>
              <w:rPr>
                <w:rFonts w:ascii="Times New Roman" w:eastAsia="仿宋_GB2312" w:hAnsi="Times New Roman" w:hint="eastAsia"/>
                <w:szCs w:val="21"/>
              </w:rPr>
              <w:t>）</w:t>
            </w:r>
          </w:p>
        </w:tc>
        <w:tc>
          <w:tcPr>
            <w:tcW w:w="6888" w:type="dxa"/>
            <w:gridSpan w:val="5"/>
            <w:vAlign w:val="center"/>
          </w:tcPr>
          <w:p w:rsidR="008B21EA" w:rsidRDefault="008B21EA">
            <w:pPr>
              <w:spacing w:line="2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</w:tbl>
    <w:p w:rsidR="008B21EA" w:rsidRDefault="00105C5C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第一条：乙方岗位职责及任期目标（不应涉及敏感信息）</w:t>
      </w:r>
    </w:p>
    <w:p w:rsidR="008B21EA" w:rsidRDefault="00105C5C">
      <w:pPr>
        <w:rPr>
          <w:rFonts w:ascii="Times New Roman" w:eastAsia="宋体" w:hAnsi="Times New Roman"/>
          <w:b/>
        </w:rPr>
      </w:pPr>
      <w:r>
        <w:rPr>
          <w:rFonts w:ascii="Times New Roman" w:eastAsia="宋体" w:hAnsi="Times New Roman"/>
          <w:b/>
        </w:rPr>
        <w:t xml:space="preserve">Article 1: Party B's Job Responsibilities within Term of Service </w:t>
      </w:r>
      <w:r>
        <w:rPr>
          <w:rFonts w:ascii="Times New Roman" w:eastAsia="宋体" w:hAnsi="Times New Roman" w:hint="eastAsia"/>
          <w:b/>
        </w:rPr>
        <w:t>（</w:t>
      </w:r>
      <w:r>
        <w:rPr>
          <w:rFonts w:ascii="Times New Roman" w:eastAsia="宋体" w:hAnsi="Times New Roman"/>
          <w:b/>
        </w:rPr>
        <w:t>No sensitive information</w:t>
      </w:r>
      <w:r>
        <w:rPr>
          <w:rFonts w:ascii="Times New Roman" w:eastAsia="宋体" w:hAnsi="Times New Roman" w:hint="eastAsia"/>
          <w:b/>
        </w:rPr>
        <w:t>）</w:t>
      </w:r>
    </w:p>
    <w:tbl>
      <w:tblPr>
        <w:tblW w:w="86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4"/>
        <w:gridCol w:w="6927"/>
      </w:tblGrid>
      <w:tr w:rsidR="008B21EA">
        <w:trPr>
          <w:trHeight w:val="3416"/>
          <w:jc w:val="center"/>
        </w:trPr>
        <w:tc>
          <w:tcPr>
            <w:tcW w:w="1694" w:type="dxa"/>
            <w:vAlign w:val="center"/>
          </w:tcPr>
          <w:p w:rsidR="008B21EA" w:rsidRDefault="00105C5C">
            <w:pPr>
              <w:jc w:val="center"/>
              <w:rPr>
                <w:rFonts w:ascii="Times New Roman" w:eastAsia="宋体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宋体" w:hAnsi="宋体" w:hint="eastAsia"/>
                <w:b/>
                <w:bCs/>
                <w:sz w:val="28"/>
                <w:szCs w:val="28"/>
              </w:rPr>
              <w:t>岗位职责</w:t>
            </w:r>
          </w:p>
          <w:p w:rsidR="008B21EA" w:rsidRDefault="00105C5C">
            <w:pPr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/>
                <w:b/>
                <w:bCs/>
                <w:szCs w:val="21"/>
              </w:rPr>
              <w:t>Job Responsibilities</w:t>
            </w:r>
          </w:p>
        </w:tc>
        <w:tc>
          <w:tcPr>
            <w:tcW w:w="6927" w:type="dxa"/>
            <w:vAlign w:val="center"/>
          </w:tcPr>
          <w:p w:rsidR="008B21EA" w:rsidRDefault="00105C5C">
            <w:pPr>
              <w:ind w:firstLineChars="196" w:firstLine="412"/>
              <w:rPr>
                <w:rFonts w:ascii="Times New Roman" w:eastAsia="宋体" w:hAnsi="Times New Roman"/>
                <w:kern w:val="0"/>
              </w:rPr>
            </w:pPr>
            <w:bookmarkStart w:id="2" w:name="OLE_LINK4"/>
            <w:r>
              <w:rPr>
                <w:rFonts w:ascii="Times New Roman" w:eastAsia="宋体" w:hAnsi="宋体" w:hint="eastAsia"/>
                <w:kern w:val="0"/>
              </w:rPr>
              <w:t>乙方在人才培养、科学研究、学科建设等方面的职责</w:t>
            </w:r>
            <w:bookmarkEnd w:id="2"/>
            <w:r>
              <w:rPr>
                <w:rFonts w:ascii="Times New Roman" w:eastAsia="宋体" w:hAnsi="宋体" w:hint="eastAsia"/>
                <w:kern w:val="0"/>
              </w:rPr>
              <w:t>由甲方二级学院根据聘请外籍教师的实际需要填写。</w:t>
            </w:r>
          </w:p>
          <w:p w:rsidR="008B21EA" w:rsidRDefault="00105C5C">
            <w:pPr>
              <w:ind w:firstLineChars="196" w:firstLine="412"/>
              <w:rPr>
                <w:rFonts w:ascii="Times New Roman" w:eastAsia="宋体" w:hAnsi="Times New Roman"/>
                <w:kern w:val="0"/>
              </w:rPr>
            </w:pPr>
            <w:r>
              <w:rPr>
                <w:rFonts w:ascii="Times New Roman" w:eastAsia="宋体" w:hAnsi="Times New Roman"/>
                <w:kern w:val="0"/>
              </w:rPr>
              <w:t xml:space="preserve">Party B’s responsibilities in personnel training, scientific research, discipline construction and other aspects shall be filled in by Party A’s second-level units according to their actual needs of hiring foreign experts. </w:t>
            </w:r>
          </w:p>
        </w:tc>
      </w:tr>
      <w:tr w:rsidR="008B21EA">
        <w:trPr>
          <w:trHeight w:val="4416"/>
          <w:jc w:val="center"/>
        </w:trPr>
        <w:tc>
          <w:tcPr>
            <w:tcW w:w="1694" w:type="dxa"/>
            <w:vAlign w:val="center"/>
          </w:tcPr>
          <w:p w:rsidR="008B21EA" w:rsidRDefault="00105C5C">
            <w:pPr>
              <w:jc w:val="center"/>
              <w:rPr>
                <w:rFonts w:ascii="Times New Roman" w:eastAsia="宋体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宋体" w:hAnsi="宋体" w:hint="eastAsia"/>
                <w:b/>
                <w:bCs/>
                <w:sz w:val="28"/>
                <w:szCs w:val="28"/>
              </w:rPr>
              <w:t>任期目标</w:t>
            </w:r>
          </w:p>
          <w:p w:rsidR="008B21EA" w:rsidRDefault="00105C5C">
            <w:pPr>
              <w:jc w:val="center"/>
              <w:rPr>
                <w:rFonts w:ascii="Times New Roman" w:eastAsia="宋体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宋体" w:hAnsi="Times New Roman"/>
                <w:b/>
                <w:bCs/>
                <w:szCs w:val="21"/>
              </w:rPr>
              <w:t>Job Requirements</w:t>
            </w:r>
          </w:p>
        </w:tc>
        <w:tc>
          <w:tcPr>
            <w:tcW w:w="6927" w:type="dxa"/>
            <w:vAlign w:val="center"/>
          </w:tcPr>
          <w:p w:rsidR="008B21EA" w:rsidRDefault="00105C5C">
            <w:pPr>
              <w:ind w:firstLineChars="196" w:firstLine="412"/>
              <w:rPr>
                <w:rFonts w:ascii="Times New Roman" w:eastAsia="宋体" w:hAnsi="Times New Roman"/>
                <w:kern w:val="0"/>
              </w:rPr>
            </w:pPr>
            <w:bookmarkStart w:id="3" w:name="OLE_LINK3"/>
            <w:r>
              <w:rPr>
                <w:rFonts w:ascii="Times New Roman" w:eastAsia="宋体" w:hAnsi="宋体" w:hint="eastAsia"/>
                <w:kern w:val="0"/>
              </w:rPr>
              <w:t>由甲方二级学院根据实际情况，对乙方在聘用期内在人才培养、科学研究、学科建设等方面的工作，提出考核要求。</w:t>
            </w:r>
          </w:p>
          <w:bookmarkEnd w:id="3"/>
          <w:p w:rsidR="008B21EA" w:rsidRDefault="00105C5C">
            <w:pPr>
              <w:ind w:firstLineChars="196" w:firstLine="412"/>
              <w:rPr>
                <w:rFonts w:ascii="Times New Roman" w:eastAsia="宋体" w:hAnsi="Times New Roman"/>
                <w:kern w:val="0"/>
                <w:szCs w:val="21"/>
              </w:rPr>
            </w:pPr>
            <w:r>
              <w:rPr>
                <w:rFonts w:ascii="Times New Roman" w:eastAsia="宋体" w:hAnsi="Times New Roman"/>
                <w:kern w:val="0"/>
              </w:rPr>
              <w:t>The second-level unit of Party A shall, according to the actual situation, specify the assessment requirements for Party B’s work in personnel training, scientific research, discipline construction and other aspects during the employment period.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 xml:space="preserve"> </w:t>
            </w:r>
          </w:p>
        </w:tc>
      </w:tr>
    </w:tbl>
    <w:p w:rsidR="008B21EA" w:rsidRDefault="00105C5C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第二条：工作报酬</w:t>
      </w:r>
    </w:p>
    <w:p w:rsidR="008B21EA" w:rsidRDefault="00105C5C">
      <w:pPr>
        <w:rPr>
          <w:rFonts w:ascii="Times New Roman" w:eastAsia="宋体" w:hAnsi="Times New Roman"/>
          <w:b/>
        </w:rPr>
      </w:pPr>
      <w:r>
        <w:rPr>
          <w:rFonts w:ascii="Times New Roman" w:eastAsia="宋体" w:hAnsi="Times New Roman"/>
          <w:b/>
        </w:rPr>
        <w:t>Article 2: Salary</w:t>
      </w:r>
    </w:p>
    <w:p w:rsidR="008B21EA" w:rsidRDefault="00105C5C">
      <w:pPr>
        <w:ind w:left="189" w:hangingChars="90" w:hanging="189"/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1.</w:t>
      </w:r>
      <w:r>
        <w:rPr>
          <w:rFonts w:ascii="Times New Roman" w:eastAsia="宋体" w:hAnsi="宋体" w:hint="eastAsia"/>
        </w:rPr>
        <w:t>甲方为乙方提供薪酬年薪</w:t>
      </w:r>
      <w:r>
        <w:rPr>
          <w:rFonts w:ascii="Times New Roman" w:eastAsia="宋体" w:hAnsi="Times New Roman"/>
          <w:u w:val="single"/>
        </w:rPr>
        <w:t xml:space="preserve">      </w:t>
      </w:r>
      <w:r>
        <w:rPr>
          <w:rFonts w:ascii="Times New Roman" w:eastAsia="宋体" w:hAnsi="宋体" w:hint="eastAsia"/>
        </w:rPr>
        <w:t>元人民币（税前），按月进行酬金结算，</w:t>
      </w:r>
      <w:bookmarkStart w:id="4" w:name="OLE_LINK1"/>
      <w:r>
        <w:rPr>
          <w:rFonts w:ascii="Times New Roman" w:eastAsia="宋体" w:hAnsi="宋体" w:hint="eastAsia"/>
        </w:rPr>
        <w:t>由转账方式支付酬金。</w:t>
      </w:r>
      <w:bookmarkEnd w:id="4"/>
    </w:p>
    <w:p w:rsidR="008B21EA" w:rsidRDefault="00105C5C">
      <w:pPr>
        <w:ind w:left="210" w:hangingChars="100" w:hanging="210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1. Party A shall provide Party B with an annual salary of RMB</w:t>
      </w:r>
      <w:r>
        <w:rPr>
          <w:rFonts w:ascii="Times New Roman" w:eastAsia="宋体" w:hAnsi="Times New Roman"/>
          <w:u w:val="single"/>
        </w:rPr>
        <w:t xml:space="preserve">      </w:t>
      </w:r>
      <w:r>
        <w:rPr>
          <w:rFonts w:ascii="Times New Roman" w:eastAsia="宋体" w:hAnsi="宋体" w:hint="eastAsia"/>
        </w:rPr>
        <w:t>（</w:t>
      </w:r>
      <w:r>
        <w:rPr>
          <w:rFonts w:ascii="Times New Roman" w:eastAsia="宋体" w:hAnsi="宋体"/>
        </w:rPr>
        <w:t>before tax</w:t>
      </w:r>
      <w:r>
        <w:rPr>
          <w:rFonts w:ascii="Times New Roman" w:eastAsia="宋体" w:hAnsi="宋体" w:hint="eastAsia"/>
        </w:rPr>
        <w:t>）</w:t>
      </w:r>
      <w:r>
        <w:rPr>
          <w:rFonts w:ascii="Times New Roman" w:eastAsia="宋体" w:hAnsi="Times New Roman"/>
        </w:rPr>
        <w:t xml:space="preserve"> to be paid on a monthly basis.  The salary shall be transferred to the bank account of Party B.</w:t>
      </w:r>
    </w:p>
    <w:p w:rsidR="008B21EA" w:rsidRDefault="00105C5C">
      <w:pPr>
        <w:ind w:left="189" w:hangingChars="90" w:hanging="189"/>
        <w:rPr>
          <w:rFonts w:ascii="Times New Roman" w:eastAsia="宋体" w:hAnsi="Times New Roman"/>
        </w:rPr>
      </w:pPr>
      <w:bookmarkStart w:id="5" w:name="OLE_LINK2"/>
      <w:r>
        <w:rPr>
          <w:rFonts w:ascii="Times New Roman" w:eastAsia="宋体" w:hAnsi="Times New Roman"/>
        </w:rPr>
        <w:t>2.</w:t>
      </w:r>
      <w:r>
        <w:rPr>
          <w:rFonts w:ascii="Times New Roman" w:eastAsia="宋体" w:hAnsi="宋体" w:hint="eastAsia"/>
        </w:rPr>
        <w:t>受聘方必须根据中国法律及税务要求</w:t>
      </w:r>
      <w:r w:rsidR="00FB0B8C">
        <w:rPr>
          <w:rFonts w:ascii="Times New Roman" w:eastAsia="宋体" w:hAnsi="宋体" w:hint="eastAsia"/>
        </w:rPr>
        <w:t>缴纳</w:t>
      </w:r>
      <w:r>
        <w:rPr>
          <w:rFonts w:ascii="Times New Roman" w:eastAsia="宋体" w:hAnsi="宋体" w:hint="eastAsia"/>
        </w:rPr>
        <w:t>个人所得税。</w:t>
      </w:r>
    </w:p>
    <w:bookmarkEnd w:id="5"/>
    <w:p w:rsidR="008B21EA" w:rsidRDefault="00105C5C" w:rsidP="00FB0B8C">
      <w:pPr>
        <w:ind w:left="210" w:hangingChars="100" w:hanging="210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 xml:space="preserve">2. Party B shall pay personal income tax according to Chinese laws and tax regulations. </w:t>
      </w:r>
    </w:p>
    <w:p w:rsidR="008B21EA" w:rsidRDefault="008B21EA">
      <w:pPr>
        <w:rPr>
          <w:rFonts w:ascii="Times New Roman" w:eastAsia="宋体" w:hAnsi="Times New Roman"/>
        </w:rPr>
      </w:pPr>
    </w:p>
    <w:p w:rsidR="008B21EA" w:rsidRDefault="008B21EA">
      <w:pPr>
        <w:rPr>
          <w:rFonts w:ascii="Times New Roman" w:eastAsia="宋体" w:hAnsi="Times New Roman"/>
        </w:rPr>
      </w:pPr>
    </w:p>
    <w:p w:rsidR="008B21EA" w:rsidRDefault="008B21EA">
      <w:pPr>
        <w:rPr>
          <w:rFonts w:ascii="Times New Roman" w:eastAsia="宋体" w:hAnsi="Times New Roman"/>
        </w:rPr>
      </w:pPr>
    </w:p>
    <w:p w:rsidR="008B21EA" w:rsidRDefault="00DF1DFD">
      <w:pPr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3</w:t>
      </w:r>
      <w:r w:rsidR="00105C5C">
        <w:rPr>
          <w:rFonts w:ascii="Times New Roman" w:eastAsia="宋体" w:hAnsi="Times New Roman"/>
        </w:rPr>
        <w:t>.</w:t>
      </w:r>
      <w:r w:rsidR="00105C5C">
        <w:rPr>
          <w:rFonts w:ascii="Times New Roman" w:eastAsia="宋体" w:hAnsi="Times New Roman" w:hint="eastAsia"/>
        </w:rPr>
        <w:t>双方约定的其它相关待遇（</w:t>
      </w:r>
      <w:r w:rsidR="00105C5C">
        <w:rPr>
          <w:rFonts w:ascii="Times New Roman" w:eastAsia="宋体" w:hAnsi="Times New Roman"/>
        </w:rPr>
        <w:t>Other matters agreed by both parties</w:t>
      </w:r>
      <w:r w:rsidR="00105C5C">
        <w:rPr>
          <w:rFonts w:ascii="Times New Roman" w:eastAsia="宋体" w:hAnsi="Times New Roman" w:hint="eastAsia"/>
        </w:rPr>
        <w:t>）：</w:t>
      </w:r>
    </w:p>
    <w:p w:rsidR="008B21EA" w:rsidRDefault="00105C5C">
      <w:pPr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_______________________________________________________________________________</w:t>
      </w:r>
    </w:p>
    <w:p w:rsidR="008B21EA" w:rsidRDefault="008B21EA">
      <w:pPr>
        <w:snapToGrid w:val="0"/>
        <w:spacing w:line="330" w:lineRule="exact"/>
        <w:rPr>
          <w:rFonts w:ascii="Times New Roman" w:eastAsia="宋体" w:hAnsi="Times New Roman"/>
          <w:kern w:val="0"/>
        </w:rPr>
      </w:pPr>
    </w:p>
    <w:p w:rsidR="008B21EA" w:rsidRDefault="00105C5C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第三条：其他约定</w:t>
      </w:r>
    </w:p>
    <w:p w:rsidR="008B21EA" w:rsidRDefault="00105C5C">
      <w:pPr>
        <w:snapToGrid w:val="0"/>
        <w:spacing w:line="330" w:lineRule="exact"/>
        <w:rPr>
          <w:rFonts w:ascii="Times New Roman" w:eastAsia="宋体" w:hAnsi="Times New Roman"/>
          <w:b/>
          <w:kern w:val="0"/>
        </w:rPr>
      </w:pPr>
      <w:r>
        <w:rPr>
          <w:rFonts w:ascii="Times New Roman" w:eastAsia="宋体" w:hAnsi="Times New Roman"/>
          <w:b/>
          <w:kern w:val="0"/>
        </w:rPr>
        <w:t>Article 3: Other agreements</w:t>
      </w:r>
    </w:p>
    <w:p w:rsidR="008B21EA" w:rsidRDefault="00C121E6">
      <w:pPr>
        <w:snapToGrid w:val="0"/>
        <w:spacing w:line="330" w:lineRule="exact"/>
        <w:rPr>
          <w:rFonts w:ascii="Times New Roman" w:eastAsia="宋体" w:hAnsi="Times New Roman"/>
          <w:kern w:val="0"/>
        </w:rPr>
      </w:pPr>
      <w:r>
        <w:rPr>
          <w:rFonts w:ascii="Times New Roman" w:eastAsia="宋体" w:hAnsi="Times New Roman"/>
          <w:kern w:val="0"/>
        </w:rPr>
        <w:t>1</w:t>
      </w:r>
      <w:r w:rsidR="007F0D21">
        <w:rPr>
          <w:rFonts w:ascii="Times New Roman" w:eastAsia="宋体" w:hAnsi="Times New Roman"/>
          <w:kern w:val="0"/>
        </w:rPr>
        <w:t>.</w:t>
      </w:r>
      <w:r w:rsidR="007F0D21" w:rsidRPr="007F0D21">
        <w:rPr>
          <w:rFonts w:ascii="Times New Roman" w:eastAsia="宋体" w:hAnsi="Times New Roman" w:hint="eastAsia"/>
          <w:kern w:val="0"/>
        </w:rPr>
        <w:t>乙方购买意外保险和商业医疗保险，出现疾病医疗、意外等事项均按保险合同约定办理。</w:t>
      </w:r>
    </w:p>
    <w:p w:rsidR="00736538" w:rsidRPr="00736538" w:rsidRDefault="00C121E6" w:rsidP="00736538">
      <w:pPr>
        <w:snapToGrid w:val="0"/>
        <w:spacing w:line="330" w:lineRule="exact"/>
        <w:ind w:left="210" w:hangingChars="100" w:hanging="210"/>
        <w:rPr>
          <w:rFonts w:ascii="Times New Roman" w:eastAsia="宋体" w:hAnsi="Times New Roman"/>
          <w:kern w:val="0"/>
        </w:rPr>
      </w:pPr>
      <w:r>
        <w:rPr>
          <w:rFonts w:ascii="Times New Roman" w:eastAsia="宋体" w:hAnsi="Times New Roman"/>
          <w:kern w:val="0"/>
        </w:rPr>
        <w:t>1</w:t>
      </w:r>
      <w:bookmarkStart w:id="6" w:name="_GoBack"/>
      <w:bookmarkEnd w:id="6"/>
      <w:r w:rsidR="007F0D21">
        <w:rPr>
          <w:rFonts w:ascii="Times New Roman" w:eastAsia="宋体" w:hAnsi="Times New Roman"/>
          <w:kern w:val="0"/>
        </w:rPr>
        <w:t>.</w:t>
      </w:r>
      <w:r w:rsidR="007F0D21" w:rsidRPr="007F0D21">
        <w:t xml:space="preserve"> </w:t>
      </w:r>
      <w:r w:rsidR="0049345B" w:rsidRPr="0049345B">
        <w:rPr>
          <w:rFonts w:ascii="Times New Roman" w:eastAsia="宋体" w:hAnsi="Times New Roman"/>
          <w:kern w:val="0"/>
        </w:rPr>
        <w:t>Party B shall purchase accident insurance and commercial medical insurance, and matters such as medical treatment for diseases and accidents shall be handled in accordance with the insurance contract.</w:t>
      </w:r>
    </w:p>
    <w:p w:rsidR="008B21EA" w:rsidRDefault="008B21EA">
      <w:pPr>
        <w:snapToGrid w:val="0"/>
        <w:spacing w:line="330" w:lineRule="exact"/>
        <w:ind w:left="525" w:hangingChars="250" w:hanging="525"/>
        <w:rPr>
          <w:rFonts w:ascii="Times New Roman" w:eastAsia="宋体" w:hAnsi="Times New Roman"/>
          <w:kern w:val="0"/>
        </w:rPr>
      </w:pPr>
    </w:p>
    <w:p w:rsidR="008B21EA" w:rsidRDefault="00105C5C">
      <w:pPr>
        <w:snapToGrid w:val="0"/>
        <w:spacing w:line="330" w:lineRule="exact"/>
        <w:ind w:left="525" w:hangingChars="250" w:hanging="525"/>
        <w:rPr>
          <w:rFonts w:ascii="Times New Roman" w:eastAsia="宋体" w:hAnsi="Times New Roman"/>
          <w:kern w:val="0"/>
        </w:rPr>
      </w:pPr>
      <w:r>
        <w:rPr>
          <w:rFonts w:ascii="Times New Roman" w:eastAsia="宋体" w:hAnsi="宋体" w:hint="eastAsia"/>
          <w:kern w:val="0"/>
        </w:rPr>
        <w:t>甲方二级学院：</w:t>
      </w:r>
    </w:p>
    <w:p w:rsidR="008B21EA" w:rsidRDefault="00105C5C">
      <w:pPr>
        <w:snapToGrid w:val="0"/>
        <w:spacing w:line="330" w:lineRule="exact"/>
        <w:ind w:left="525" w:hangingChars="250" w:hanging="525"/>
        <w:rPr>
          <w:rFonts w:ascii="Times New Roman" w:eastAsia="宋体" w:hAnsi="Times New Roman"/>
          <w:kern w:val="0"/>
        </w:rPr>
      </w:pPr>
      <w:r>
        <w:rPr>
          <w:rFonts w:ascii="Times New Roman" w:eastAsia="宋体" w:hAnsi="Times New Roman"/>
          <w:kern w:val="0"/>
        </w:rPr>
        <w:t xml:space="preserve">Second-level Unit of Party A: </w:t>
      </w:r>
    </w:p>
    <w:p w:rsidR="008B21EA" w:rsidRDefault="00105C5C">
      <w:pPr>
        <w:snapToGrid w:val="0"/>
        <w:spacing w:line="330" w:lineRule="exact"/>
        <w:ind w:left="525" w:hangingChars="250" w:hanging="525"/>
        <w:rPr>
          <w:rFonts w:ascii="Times New Roman" w:eastAsia="宋体" w:hAnsi="Times New Roman"/>
          <w:kern w:val="0"/>
        </w:rPr>
      </w:pPr>
      <w:r>
        <w:rPr>
          <w:rFonts w:ascii="Times New Roman" w:eastAsia="宋体" w:hAnsi="Times New Roman"/>
          <w:kern w:val="0"/>
        </w:rPr>
        <w:t xml:space="preserve">                  </w:t>
      </w:r>
      <w:r>
        <w:rPr>
          <w:rFonts w:ascii="Times New Roman" w:eastAsia="宋体" w:hAnsi="宋体" w:hint="eastAsia"/>
          <w:kern w:val="0"/>
        </w:rPr>
        <w:t>（签字、公章）</w:t>
      </w:r>
      <w:r>
        <w:rPr>
          <w:rFonts w:ascii="Times New Roman" w:eastAsia="宋体" w:hAnsi="Times New Roman"/>
          <w:kern w:val="0"/>
        </w:rPr>
        <w:t xml:space="preserve">               </w:t>
      </w:r>
      <w:r>
        <w:rPr>
          <w:rFonts w:ascii="Times New Roman" w:eastAsia="宋体" w:hAnsi="宋体" w:hint="eastAsia"/>
          <w:kern w:val="0"/>
        </w:rPr>
        <w:t>年</w:t>
      </w:r>
      <w:r>
        <w:rPr>
          <w:rFonts w:ascii="Times New Roman" w:eastAsia="宋体" w:hAnsi="Times New Roman" w:hint="eastAsia"/>
          <w:kern w:val="0"/>
        </w:rPr>
        <w:t>（</w:t>
      </w:r>
      <w:r>
        <w:rPr>
          <w:rFonts w:ascii="Times New Roman" w:eastAsia="宋体" w:hAnsi="Times New Roman"/>
          <w:kern w:val="0"/>
        </w:rPr>
        <w:t>YYYY</w:t>
      </w:r>
      <w:r>
        <w:rPr>
          <w:rFonts w:ascii="Times New Roman" w:eastAsia="宋体" w:hAnsi="Times New Roman" w:hint="eastAsia"/>
          <w:kern w:val="0"/>
        </w:rPr>
        <w:t>）</w:t>
      </w:r>
      <w:r>
        <w:rPr>
          <w:rFonts w:ascii="Times New Roman" w:eastAsia="宋体" w:hAnsi="Times New Roman"/>
          <w:kern w:val="0"/>
        </w:rPr>
        <w:t xml:space="preserve">   </w:t>
      </w:r>
      <w:r>
        <w:rPr>
          <w:rFonts w:ascii="Times New Roman" w:eastAsia="宋体" w:hAnsi="宋体" w:hint="eastAsia"/>
          <w:kern w:val="0"/>
        </w:rPr>
        <w:t>月</w:t>
      </w:r>
      <w:r>
        <w:rPr>
          <w:rFonts w:ascii="Times New Roman" w:eastAsia="宋体" w:hAnsi="Times New Roman" w:hint="eastAsia"/>
          <w:kern w:val="0"/>
        </w:rPr>
        <w:t>（</w:t>
      </w:r>
      <w:r>
        <w:rPr>
          <w:rFonts w:ascii="Times New Roman" w:eastAsia="宋体" w:hAnsi="Times New Roman"/>
          <w:kern w:val="0"/>
        </w:rPr>
        <w:t>MM</w:t>
      </w:r>
      <w:r>
        <w:rPr>
          <w:rFonts w:ascii="Times New Roman" w:eastAsia="宋体" w:hAnsi="Times New Roman" w:hint="eastAsia"/>
          <w:kern w:val="0"/>
        </w:rPr>
        <w:t>）</w:t>
      </w:r>
      <w:r>
        <w:rPr>
          <w:rFonts w:ascii="Times New Roman" w:eastAsia="宋体" w:hAnsi="Times New Roman"/>
          <w:kern w:val="0"/>
        </w:rPr>
        <w:t xml:space="preserve">   </w:t>
      </w:r>
      <w:r>
        <w:rPr>
          <w:rFonts w:ascii="Times New Roman" w:eastAsia="宋体" w:hAnsi="宋体" w:hint="eastAsia"/>
          <w:kern w:val="0"/>
        </w:rPr>
        <w:t>日</w:t>
      </w:r>
      <w:r>
        <w:rPr>
          <w:rFonts w:ascii="Times New Roman" w:eastAsia="宋体" w:hAnsi="Times New Roman" w:hint="eastAsia"/>
          <w:kern w:val="0"/>
        </w:rPr>
        <w:t>（</w:t>
      </w:r>
      <w:r>
        <w:rPr>
          <w:rFonts w:ascii="Times New Roman" w:eastAsia="宋体" w:hAnsi="Times New Roman"/>
          <w:kern w:val="0"/>
        </w:rPr>
        <w:t>DD</w:t>
      </w:r>
      <w:r>
        <w:rPr>
          <w:rFonts w:ascii="Times New Roman" w:eastAsia="宋体" w:hAnsi="Times New Roman" w:hint="eastAsia"/>
          <w:kern w:val="0"/>
        </w:rPr>
        <w:t>）</w:t>
      </w:r>
    </w:p>
    <w:p w:rsidR="008B21EA" w:rsidRDefault="00105C5C">
      <w:pPr>
        <w:snapToGrid w:val="0"/>
        <w:spacing w:line="330" w:lineRule="exact"/>
        <w:ind w:left="525" w:hangingChars="250" w:hanging="525"/>
        <w:rPr>
          <w:rFonts w:ascii="Times New Roman" w:eastAsia="宋体" w:hAnsi="Times New Roman"/>
          <w:kern w:val="0"/>
          <w:lang w:val="fr-FR"/>
        </w:rPr>
      </w:pPr>
      <w:r>
        <w:rPr>
          <w:rFonts w:ascii="Times New Roman" w:eastAsia="宋体" w:hAnsi="Times New Roman"/>
          <w:kern w:val="0"/>
        </w:rPr>
        <w:t xml:space="preserve">                   </w:t>
      </w:r>
      <w:r>
        <w:rPr>
          <w:rFonts w:ascii="Times New Roman" w:eastAsia="宋体" w:hAnsi="Times New Roman" w:hint="eastAsia"/>
          <w:kern w:val="0"/>
          <w:lang w:val="fr-FR"/>
        </w:rPr>
        <w:t>（</w:t>
      </w:r>
      <w:r>
        <w:rPr>
          <w:rFonts w:ascii="Times New Roman" w:eastAsia="宋体" w:hAnsi="Times New Roman"/>
          <w:kern w:val="0"/>
          <w:lang w:val="fr-FR"/>
        </w:rPr>
        <w:t>Signature, Seal</w:t>
      </w:r>
      <w:r>
        <w:rPr>
          <w:rFonts w:ascii="Times New Roman" w:eastAsia="宋体" w:hAnsi="Times New Roman" w:hint="eastAsia"/>
          <w:kern w:val="0"/>
          <w:lang w:val="fr-FR"/>
        </w:rPr>
        <w:t>）</w:t>
      </w:r>
      <w:r>
        <w:rPr>
          <w:rFonts w:ascii="Times New Roman" w:eastAsia="宋体" w:hAnsi="Times New Roman"/>
          <w:kern w:val="0"/>
          <w:lang w:val="fr-FR"/>
        </w:rPr>
        <w:t xml:space="preserve">           </w:t>
      </w:r>
    </w:p>
    <w:p w:rsidR="008B21EA" w:rsidRDefault="008B21EA">
      <w:pPr>
        <w:snapToGrid w:val="0"/>
        <w:spacing w:line="330" w:lineRule="exact"/>
        <w:ind w:left="525" w:hangingChars="250" w:hanging="525"/>
        <w:rPr>
          <w:rFonts w:ascii="Times New Roman" w:eastAsia="宋体" w:hAnsi="宋体"/>
          <w:kern w:val="0"/>
        </w:rPr>
      </w:pPr>
    </w:p>
    <w:p w:rsidR="008B21EA" w:rsidRDefault="00105C5C">
      <w:pPr>
        <w:snapToGrid w:val="0"/>
        <w:spacing w:line="330" w:lineRule="exact"/>
        <w:ind w:left="525" w:hangingChars="250" w:hanging="525"/>
        <w:rPr>
          <w:rFonts w:ascii="Times New Roman" w:eastAsia="宋体" w:hAnsi="Times New Roman"/>
          <w:kern w:val="0"/>
          <w:lang w:val="fr-FR"/>
        </w:rPr>
      </w:pPr>
      <w:r>
        <w:rPr>
          <w:rFonts w:ascii="Times New Roman" w:eastAsia="宋体" w:hAnsi="宋体" w:hint="eastAsia"/>
          <w:kern w:val="0"/>
        </w:rPr>
        <w:t>校内合作人</w:t>
      </w:r>
      <w:r>
        <w:rPr>
          <w:rFonts w:ascii="Times New Roman" w:eastAsia="宋体" w:hAnsi="宋体" w:hint="eastAsia"/>
          <w:kern w:val="0"/>
          <w:lang w:val="fr-FR"/>
        </w:rPr>
        <w:t>：</w:t>
      </w:r>
    </w:p>
    <w:p w:rsidR="008B21EA" w:rsidRDefault="00105C5C">
      <w:pPr>
        <w:snapToGrid w:val="0"/>
        <w:spacing w:line="330" w:lineRule="exact"/>
        <w:ind w:left="525" w:hangingChars="250" w:hanging="525"/>
        <w:rPr>
          <w:rFonts w:ascii="Times New Roman" w:eastAsia="宋体" w:hAnsi="Times New Roman"/>
          <w:kern w:val="0"/>
        </w:rPr>
      </w:pPr>
      <w:r>
        <w:rPr>
          <w:rFonts w:ascii="Times New Roman" w:eastAsia="宋体" w:hAnsi="Times New Roman"/>
          <w:kern w:val="0"/>
        </w:rPr>
        <w:t>Collaborator:</w:t>
      </w:r>
    </w:p>
    <w:p w:rsidR="008B21EA" w:rsidRDefault="00105C5C">
      <w:pPr>
        <w:snapToGrid w:val="0"/>
        <w:spacing w:line="330" w:lineRule="exact"/>
        <w:ind w:left="525" w:hangingChars="250" w:hanging="525"/>
        <w:rPr>
          <w:rFonts w:ascii="Times New Roman" w:eastAsia="宋体" w:hAnsi="Times New Roman"/>
          <w:kern w:val="0"/>
        </w:rPr>
      </w:pPr>
      <w:r>
        <w:rPr>
          <w:rFonts w:ascii="Times New Roman" w:eastAsia="宋体" w:hAnsi="Times New Roman"/>
          <w:kern w:val="0"/>
        </w:rPr>
        <w:t xml:space="preserve">                  </w:t>
      </w:r>
      <w:r>
        <w:rPr>
          <w:rFonts w:ascii="Times New Roman" w:eastAsia="宋体" w:hAnsi="宋体" w:hint="eastAsia"/>
          <w:kern w:val="0"/>
        </w:rPr>
        <w:t>（签字）</w:t>
      </w:r>
      <w:r>
        <w:rPr>
          <w:rFonts w:ascii="Times New Roman" w:eastAsia="宋体" w:hAnsi="Times New Roman"/>
          <w:kern w:val="0"/>
        </w:rPr>
        <w:t xml:space="preserve">                     </w:t>
      </w:r>
      <w:r>
        <w:rPr>
          <w:rFonts w:ascii="Times New Roman" w:eastAsia="宋体" w:hAnsi="宋体" w:hint="eastAsia"/>
          <w:kern w:val="0"/>
        </w:rPr>
        <w:t>年</w:t>
      </w:r>
      <w:r>
        <w:rPr>
          <w:rFonts w:ascii="Times New Roman" w:eastAsia="宋体" w:hAnsi="Times New Roman" w:hint="eastAsia"/>
          <w:kern w:val="0"/>
        </w:rPr>
        <w:t>（</w:t>
      </w:r>
      <w:r>
        <w:rPr>
          <w:rFonts w:ascii="Times New Roman" w:eastAsia="宋体" w:hAnsi="Times New Roman"/>
          <w:kern w:val="0"/>
        </w:rPr>
        <w:t>YYYY</w:t>
      </w:r>
      <w:r>
        <w:rPr>
          <w:rFonts w:ascii="Times New Roman" w:eastAsia="宋体" w:hAnsi="Times New Roman" w:hint="eastAsia"/>
          <w:kern w:val="0"/>
        </w:rPr>
        <w:t>）</w:t>
      </w:r>
      <w:r>
        <w:rPr>
          <w:rFonts w:ascii="Times New Roman" w:eastAsia="宋体" w:hAnsi="Times New Roman"/>
          <w:kern w:val="0"/>
        </w:rPr>
        <w:t xml:space="preserve">   </w:t>
      </w:r>
      <w:r>
        <w:rPr>
          <w:rFonts w:ascii="Times New Roman" w:eastAsia="宋体" w:hAnsi="宋体" w:hint="eastAsia"/>
          <w:kern w:val="0"/>
        </w:rPr>
        <w:t>月</w:t>
      </w:r>
      <w:r>
        <w:rPr>
          <w:rFonts w:ascii="Times New Roman" w:eastAsia="宋体" w:hAnsi="Times New Roman" w:hint="eastAsia"/>
          <w:kern w:val="0"/>
        </w:rPr>
        <w:t>（</w:t>
      </w:r>
      <w:r>
        <w:rPr>
          <w:rFonts w:ascii="Times New Roman" w:eastAsia="宋体" w:hAnsi="Times New Roman"/>
          <w:kern w:val="0"/>
        </w:rPr>
        <w:t>MM</w:t>
      </w:r>
      <w:r>
        <w:rPr>
          <w:rFonts w:ascii="Times New Roman" w:eastAsia="宋体" w:hAnsi="Times New Roman" w:hint="eastAsia"/>
          <w:kern w:val="0"/>
        </w:rPr>
        <w:t>）</w:t>
      </w:r>
      <w:r>
        <w:rPr>
          <w:rFonts w:ascii="Times New Roman" w:eastAsia="宋体" w:hAnsi="Times New Roman"/>
          <w:kern w:val="0"/>
        </w:rPr>
        <w:t xml:space="preserve">   </w:t>
      </w:r>
      <w:r>
        <w:rPr>
          <w:rFonts w:ascii="Times New Roman" w:eastAsia="宋体" w:hAnsi="宋体" w:hint="eastAsia"/>
          <w:kern w:val="0"/>
        </w:rPr>
        <w:t>日</w:t>
      </w:r>
      <w:r>
        <w:rPr>
          <w:rFonts w:ascii="Times New Roman" w:eastAsia="宋体" w:hAnsi="Times New Roman" w:hint="eastAsia"/>
          <w:kern w:val="0"/>
        </w:rPr>
        <w:t>（</w:t>
      </w:r>
      <w:r>
        <w:rPr>
          <w:rFonts w:ascii="Times New Roman" w:eastAsia="宋体" w:hAnsi="Times New Roman"/>
          <w:kern w:val="0"/>
        </w:rPr>
        <w:t>DD</w:t>
      </w:r>
      <w:r>
        <w:rPr>
          <w:rFonts w:ascii="Times New Roman" w:eastAsia="宋体" w:hAnsi="Times New Roman" w:hint="eastAsia"/>
          <w:kern w:val="0"/>
        </w:rPr>
        <w:t>）</w:t>
      </w:r>
    </w:p>
    <w:p w:rsidR="008B21EA" w:rsidRDefault="00105C5C">
      <w:pPr>
        <w:snapToGrid w:val="0"/>
        <w:spacing w:line="330" w:lineRule="exact"/>
        <w:ind w:left="525" w:hangingChars="250" w:hanging="525"/>
        <w:rPr>
          <w:rFonts w:ascii="Times New Roman" w:eastAsia="宋体" w:hAnsi="Times New Roman"/>
          <w:kern w:val="0"/>
          <w:lang w:val="fr-FR"/>
        </w:rPr>
      </w:pPr>
      <w:r>
        <w:rPr>
          <w:rFonts w:ascii="Times New Roman" w:eastAsia="宋体" w:hAnsi="Times New Roman"/>
        </w:rPr>
        <w:t xml:space="preserve">                   </w:t>
      </w:r>
      <w:r>
        <w:rPr>
          <w:rFonts w:ascii="Times New Roman" w:eastAsia="宋体" w:hAnsi="Times New Roman" w:hint="eastAsia"/>
        </w:rPr>
        <w:t>（</w:t>
      </w:r>
      <w:r>
        <w:rPr>
          <w:rFonts w:ascii="Times New Roman" w:eastAsia="宋体" w:hAnsi="Times New Roman"/>
        </w:rPr>
        <w:t>Signature</w:t>
      </w:r>
      <w:r>
        <w:rPr>
          <w:rFonts w:ascii="Times New Roman" w:eastAsia="宋体" w:hAnsi="Times New Roman" w:hint="eastAsia"/>
        </w:rPr>
        <w:t>）</w:t>
      </w:r>
      <w:r>
        <w:rPr>
          <w:rFonts w:ascii="Times New Roman" w:eastAsia="宋体" w:hAnsi="Times New Roman"/>
        </w:rPr>
        <w:t xml:space="preserve">       </w:t>
      </w:r>
    </w:p>
    <w:p w:rsidR="008B21EA" w:rsidRDefault="008B21EA">
      <w:pPr>
        <w:snapToGrid w:val="0"/>
        <w:spacing w:line="330" w:lineRule="exact"/>
        <w:ind w:left="525" w:hangingChars="250" w:hanging="525"/>
        <w:rPr>
          <w:rFonts w:ascii="Times New Roman" w:eastAsia="宋体" w:hAnsi="Times New Roman"/>
          <w:kern w:val="0"/>
          <w:lang w:val="fr-FR"/>
        </w:rPr>
      </w:pPr>
    </w:p>
    <w:p w:rsidR="008B21EA" w:rsidRDefault="00105C5C">
      <w:pPr>
        <w:snapToGrid w:val="0"/>
        <w:spacing w:line="330" w:lineRule="exact"/>
        <w:ind w:left="525" w:hangingChars="250" w:hanging="525"/>
        <w:rPr>
          <w:rFonts w:ascii="Times New Roman" w:eastAsia="宋体" w:hAnsi="Times New Roman"/>
          <w:kern w:val="0"/>
          <w:lang w:val="fr-FR"/>
        </w:rPr>
      </w:pPr>
      <w:r>
        <w:rPr>
          <w:rFonts w:ascii="Times New Roman" w:eastAsia="宋体" w:hAnsi="宋体" w:hint="eastAsia"/>
          <w:kern w:val="0"/>
        </w:rPr>
        <w:t>乙方</w:t>
      </w:r>
      <w:r>
        <w:rPr>
          <w:rFonts w:ascii="Times New Roman" w:eastAsia="宋体" w:hAnsi="宋体" w:hint="eastAsia"/>
          <w:kern w:val="0"/>
          <w:lang w:val="fr-FR"/>
        </w:rPr>
        <w:t>：</w:t>
      </w:r>
    </w:p>
    <w:p w:rsidR="008B21EA" w:rsidRDefault="00105C5C">
      <w:pPr>
        <w:snapToGrid w:val="0"/>
        <w:spacing w:line="330" w:lineRule="exact"/>
        <w:ind w:left="525" w:hangingChars="250" w:hanging="525"/>
        <w:rPr>
          <w:rFonts w:ascii="Times New Roman" w:eastAsia="宋体" w:hAnsi="Times New Roman"/>
          <w:kern w:val="0"/>
        </w:rPr>
      </w:pPr>
      <w:r>
        <w:rPr>
          <w:rFonts w:ascii="Times New Roman" w:eastAsia="宋体" w:hAnsi="Times New Roman"/>
          <w:kern w:val="0"/>
        </w:rPr>
        <w:t>Party B:</w:t>
      </w:r>
    </w:p>
    <w:p w:rsidR="008B21EA" w:rsidRDefault="00105C5C">
      <w:pPr>
        <w:snapToGrid w:val="0"/>
        <w:spacing w:line="330" w:lineRule="exact"/>
        <w:ind w:left="525" w:hangingChars="250" w:hanging="525"/>
        <w:rPr>
          <w:rFonts w:ascii="Times New Roman" w:eastAsia="宋体" w:hAnsi="Times New Roman"/>
          <w:kern w:val="0"/>
        </w:rPr>
      </w:pPr>
      <w:r>
        <w:rPr>
          <w:rFonts w:ascii="Times New Roman" w:eastAsia="宋体" w:hAnsi="Times New Roman"/>
          <w:kern w:val="0"/>
        </w:rPr>
        <w:t xml:space="preserve">                  </w:t>
      </w:r>
      <w:r>
        <w:rPr>
          <w:rFonts w:ascii="Times New Roman" w:eastAsia="宋体" w:hAnsi="宋体" w:hint="eastAsia"/>
          <w:kern w:val="0"/>
        </w:rPr>
        <w:t>（签字）</w:t>
      </w:r>
      <w:r>
        <w:rPr>
          <w:rFonts w:ascii="Times New Roman" w:eastAsia="宋体" w:hAnsi="Times New Roman"/>
          <w:kern w:val="0"/>
        </w:rPr>
        <w:t xml:space="preserve">                     </w:t>
      </w:r>
      <w:r>
        <w:rPr>
          <w:rFonts w:ascii="Times New Roman" w:eastAsia="宋体" w:hAnsi="宋体" w:hint="eastAsia"/>
          <w:kern w:val="0"/>
        </w:rPr>
        <w:t>年</w:t>
      </w:r>
      <w:r>
        <w:rPr>
          <w:rFonts w:ascii="Times New Roman" w:eastAsia="宋体" w:hAnsi="Times New Roman" w:hint="eastAsia"/>
          <w:kern w:val="0"/>
        </w:rPr>
        <w:t>（</w:t>
      </w:r>
      <w:r>
        <w:rPr>
          <w:rFonts w:ascii="Times New Roman" w:eastAsia="宋体" w:hAnsi="Times New Roman"/>
          <w:kern w:val="0"/>
        </w:rPr>
        <w:t>YYYY</w:t>
      </w:r>
      <w:r>
        <w:rPr>
          <w:rFonts w:ascii="Times New Roman" w:eastAsia="宋体" w:hAnsi="Times New Roman" w:hint="eastAsia"/>
          <w:kern w:val="0"/>
        </w:rPr>
        <w:t>）</w:t>
      </w:r>
      <w:r>
        <w:rPr>
          <w:rFonts w:ascii="Times New Roman" w:eastAsia="宋体" w:hAnsi="Times New Roman"/>
          <w:kern w:val="0"/>
        </w:rPr>
        <w:t xml:space="preserve">   </w:t>
      </w:r>
      <w:r>
        <w:rPr>
          <w:rFonts w:ascii="Times New Roman" w:eastAsia="宋体" w:hAnsi="宋体" w:hint="eastAsia"/>
          <w:kern w:val="0"/>
        </w:rPr>
        <w:t>月</w:t>
      </w:r>
      <w:r>
        <w:rPr>
          <w:rFonts w:ascii="Times New Roman" w:eastAsia="宋体" w:hAnsi="Times New Roman" w:hint="eastAsia"/>
          <w:kern w:val="0"/>
        </w:rPr>
        <w:t>（</w:t>
      </w:r>
      <w:r>
        <w:rPr>
          <w:rFonts w:ascii="Times New Roman" w:eastAsia="宋体" w:hAnsi="Times New Roman"/>
          <w:kern w:val="0"/>
        </w:rPr>
        <w:t>MM</w:t>
      </w:r>
      <w:r>
        <w:rPr>
          <w:rFonts w:ascii="Times New Roman" w:eastAsia="宋体" w:hAnsi="Times New Roman" w:hint="eastAsia"/>
          <w:kern w:val="0"/>
        </w:rPr>
        <w:t>）</w:t>
      </w:r>
      <w:r>
        <w:rPr>
          <w:rFonts w:ascii="Times New Roman" w:eastAsia="宋体" w:hAnsi="Times New Roman"/>
          <w:kern w:val="0"/>
        </w:rPr>
        <w:t xml:space="preserve">   </w:t>
      </w:r>
      <w:r>
        <w:rPr>
          <w:rFonts w:ascii="Times New Roman" w:eastAsia="宋体" w:hAnsi="宋体" w:hint="eastAsia"/>
          <w:kern w:val="0"/>
        </w:rPr>
        <w:t>日</w:t>
      </w:r>
      <w:r>
        <w:rPr>
          <w:rFonts w:ascii="Times New Roman" w:eastAsia="宋体" w:hAnsi="Times New Roman" w:hint="eastAsia"/>
          <w:kern w:val="0"/>
        </w:rPr>
        <w:t>（</w:t>
      </w:r>
      <w:r>
        <w:rPr>
          <w:rFonts w:ascii="Times New Roman" w:eastAsia="宋体" w:hAnsi="Times New Roman"/>
          <w:kern w:val="0"/>
        </w:rPr>
        <w:t>DD</w:t>
      </w:r>
      <w:r>
        <w:rPr>
          <w:rFonts w:ascii="Times New Roman" w:eastAsia="宋体" w:hAnsi="Times New Roman" w:hint="eastAsia"/>
          <w:kern w:val="0"/>
        </w:rPr>
        <w:t>）</w:t>
      </w:r>
    </w:p>
    <w:p w:rsidR="008B21EA" w:rsidRDefault="00105C5C">
      <w:pPr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 xml:space="preserve">                   </w:t>
      </w:r>
      <w:r>
        <w:rPr>
          <w:rFonts w:ascii="Times New Roman" w:eastAsia="宋体" w:hAnsi="Times New Roman" w:hint="eastAsia"/>
        </w:rPr>
        <w:t>（</w:t>
      </w:r>
      <w:r>
        <w:rPr>
          <w:rFonts w:ascii="Times New Roman" w:eastAsia="宋体" w:hAnsi="Times New Roman"/>
        </w:rPr>
        <w:t>Signature</w:t>
      </w:r>
      <w:r>
        <w:rPr>
          <w:rFonts w:ascii="Times New Roman" w:eastAsia="宋体" w:hAnsi="Times New Roman" w:hint="eastAsia"/>
        </w:rPr>
        <w:t>）</w:t>
      </w:r>
      <w:r>
        <w:rPr>
          <w:rFonts w:ascii="Times New Roman" w:eastAsia="宋体" w:hAnsi="Times New Roman"/>
        </w:rPr>
        <w:t xml:space="preserve">        </w:t>
      </w:r>
    </w:p>
    <w:sectPr w:rsidR="008B21E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4C4" w:rsidRDefault="000374C4">
      <w:r>
        <w:separator/>
      </w:r>
    </w:p>
  </w:endnote>
  <w:endnote w:type="continuationSeparator" w:id="0">
    <w:p w:rsidR="000374C4" w:rsidRDefault="00037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1EA" w:rsidRDefault="00105C5C">
    <w:pPr>
      <w:pStyle w:val="a7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zh-CN"/>
      </w:rPr>
      <w:t>1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4C4" w:rsidRDefault="000374C4">
      <w:r>
        <w:separator/>
      </w:r>
    </w:p>
  </w:footnote>
  <w:footnote w:type="continuationSeparator" w:id="0">
    <w:p w:rsidR="000374C4" w:rsidRDefault="000374C4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C">
    <w15:presenceInfo w15:providerId="None" w15:userId="P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S1NDI3NrEwBUITYyUdpeDU4uLM/DyQAsNaALCf66QsAAAA"/>
  </w:docVars>
  <w:rsids>
    <w:rsidRoot w:val="00FC1578"/>
    <w:rsid w:val="00001D91"/>
    <w:rsid w:val="000172A3"/>
    <w:rsid w:val="00033320"/>
    <w:rsid w:val="000374C4"/>
    <w:rsid w:val="00092375"/>
    <w:rsid w:val="000B5C87"/>
    <w:rsid w:val="000C5D10"/>
    <w:rsid w:val="000D1267"/>
    <w:rsid w:val="000F7F5E"/>
    <w:rsid w:val="001009A0"/>
    <w:rsid w:val="00102294"/>
    <w:rsid w:val="00102BE3"/>
    <w:rsid w:val="00104022"/>
    <w:rsid w:val="0010463E"/>
    <w:rsid w:val="00105C5C"/>
    <w:rsid w:val="00121A61"/>
    <w:rsid w:val="0012512A"/>
    <w:rsid w:val="00136DC1"/>
    <w:rsid w:val="0014229A"/>
    <w:rsid w:val="00150903"/>
    <w:rsid w:val="00157FBA"/>
    <w:rsid w:val="00170559"/>
    <w:rsid w:val="00181C7C"/>
    <w:rsid w:val="00183789"/>
    <w:rsid w:val="001A35F3"/>
    <w:rsid w:val="001A4DC8"/>
    <w:rsid w:val="001A7974"/>
    <w:rsid w:val="001C1256"/>
    <w:rsid w:val="001C70A8"/>
    <w:rsid w:val="001C7EE9"/>
    <w:rsid w:val="001D6162"/>
    <w:rsid w:val="001E6009"/>
    <w:rsid w:val="001F1B19"/>
    <w:rsid w:val="001F25C7"/>
    <w:rsid w:val="001F4377"/>
    <w:rsid w:val="001F6C10"/>
    <w:rsid w:val="001F7E7D"/>
    <w:rsid w:val="00203517"/>
    <w:rsid w:val="00217A11"/>
    <w:rsid w:val="00265D4B"/>
    <w:rsid w:val="00270109"/>
    <w:rsid w:val="00283E93"/>
    <w:rsid w:val="002942D3"/>
    <w:rsid w:val="00297D8C"/>
    <w:rsid w:val="002B3AAA"/>
    <w:rsid w:val="002D72AC"/>
    <w:rsid w:val="002F03C7"/>
    <w:rsid w:val="002F579C"/>
    <w:rsid w:val="00303E6C"/>
    <w:rsid w:val="00313651"/>
    <w:rsid w:val="00334A6A"/>
    <w:rsid w:val="00345952"/>
    <w:rsid w:val="00350206"/>
    <w:rsid w:val="00355A00"/>
    <w:rsid w:val="003A4518"/>
    <w:rsid w:val="003A63B6"/>
    <w:rsid w:val="003B0C35"/>
    <w:rsid w:val="003C014B"/>
    <w:rsid w:val="003C320E"/>
    <w:rsid w:val="003C3B7E"/>
    <w:rsid w:val="003D1ED2"/>
    <w:rsid w:val="003D6771"/>
    <w:rsid w:val="003E0E07"/>
    <w:rsid w:val="003E1295"/>
    <w:rsid w:val="00416361"/>
    <w:rsid w:val="00430C8E"/>
    <w:rsid w:val="00442262"/>
    <w:rsid w:val="00461E94"/>
    <w:rsid w:val="00462C40"/>
    <w:rsid w:val="004632F3"/>
    <w:rsid w:val="0047776C"/>
    <w:rsid w:val="0049345B"/>
    <w:rsid w:val="004B4A77"/>
    <w:rsid w:val="004D2921"/>
    <w:rsid w:val="004E3D84"/>
    <w:rsid w:val="004E4C7B"/>
    <w:rsid w:val="004F4E9E"/>
    <w:rsid w:val="005124BB"/>
    <w:rsid w:val="00522F81"/>
    <w:rsid w:val="00533D34"/>
    <w:rsid w:val="0054398B"/>
    <w:rsid w:val="00547003"/>
    <w:rsid w:val="00547DA7"/>
    <w:rsid w:val="005650AE"/>
    <w:rsid w:val="005739BD"/>
    <w:rsid w:val="00586A4F"/>
    <w:rsid w:val="00593E37"/>
    <w:rsid w:val="005A2198"/>
    <w:rsid w:val="005B3CBA"/>
    <w:rsid w:val="005D3A7E"/>
    <w:rsid w:val="005E2BE6"/>
    <w:rsid w:val="005F6AE0"/>
    <w:rsid w:val="0060325A"/>
    <w:rsid w:val="006051FD"/>
    <w:rsid w:val="00606E90"/>
    <w:rsid w:val="0061471A"/>
    <w:rsid w:val="006323F7"/>
    <w:rsid w:val="00632657"/>
    <w:rsid w:val="006361F9"/>
    <w:rsid w:val="00653281"/>
    <w:rsid w:val="006571AC"/>
    <w:rsid w:val="006603F2"/>
    <w:rsid w:val="006722A1"/>
    <w:rsid w:val="0067759D"/>
    <w:rsid w:val="0068410C"/>
    <w:rsid w:val="006879B0"/>
    <w:rsid w:val="006A478C"/>
    <w:rsid w:val="006B355E"/>
    <w:rsid w:val="006B38CA"/>
    <w:rsid w:val="006C0E48"/>
    <w:rsid w:val="006C38D3"/>
    <w:rsid w:val="006F2092"/>
    <w:rsid w:val="00715AC3"/>
    <w:rsid w:val="0072160E"/>
    <w:rsid w:val="00736538"/>
    <w:rsid w:val="00763C56"/>
    <w:rsid w:val="007707D2"/>
    <w:rsid w:val="00782FC4"/>
    <w:rsid w:val="00786FE5"/>
    <w:rsid w:val="007921E3"/>
    <w:rsid w:val="0079268F"/>
    <w:rsid w:val="007A14F1"/>
    <w:rsid w:val="007A1E0C"/>
    <w:rsid w:val="007E122A"/>
    <w:rsid w:val="007E1AD6"/>
    <w:rsid w:val="007F0D21"/>
    <w:rsid w:val="007F435B"/>
    <w:rsid w:val="007F67B9"/>
    <w:rsid w:val="0081480F"/>
    <w:rsid w:val="00815BAC"/>
    <w:rsid w:val="0082571E"/>
    <w:rsid w:val="00832969"/>
    <w:rsid w:val="00840196"/>
    <w:rsid w:val="00850231"/>
    <w:rsid w:val="00860095"/>
    <w:rsid w:val="00883850"/>
    <w:rsid w:val="008A23AC"/>
    <w:rsid w:val="008B21EA"/>
    <w:rsid w:val="008C2158"/>
    <w:rsid w:val="008C6DEB"/>
    <w:rsid w:val="008E7AB1"/>
    <w:rsid w:val="008F3DAD"/>
    <w:rsid w:val="008F7C8E"/>
    <w:rsid w:val="009002D0"/>
    <w:rsid w:val="0090099F"/>
    <w:rsid w:val="00910C10"/>
    <w:rsid w:val="00915BC3"/>
    <w:rsid w:val="00916180"/>
    <w:rsid w:val="00923346"/>
    <w:rsid w:val="00923E44"/>
    <w:rsid w:val="00924220"/>
    <w:rsid w:val="00924EA0"/>
    <w:rsid w:val="009511BC"/>
    <w:rsid w:val="009620D1"/>
    <w:rsid w:val="00970216"/>
    <w:rsid w:val="00972526"/>
    <w:rsid w:val="00976EE6"/>
    <w:rsid w:val="009814B7"/>
    <w:rsid w:val="00986760"/>
    <w:rsid w:val="009C3652"/>
    <w:rsid w:val="00A33BCE"/>
    <w:rsid w:val="00A4196D"/>
    <w:rsid w:val="00A55397"/>
    <w:rsid w:val="00A866B5"/>
    <w:rsid w:val="00A92E4B"/>
    <w:rsid w:val="00AA70E9"/>
    <w:rsid w:val="00AD1D24"/>
    <w:rsid w:val="00AD7E8E"/>
    <w:rsid w:val="00AE4E24"/>
    <w:rsid w:val="00AE60C3"/>
    <w:rsid w:val="00AF3C60"/>
    <w:rsid w:val="00AF60CF"/>
    <w:rsid w:val="00AF6D5B"/>
    <w:rsid w:val="00B067C2"/>
    <w:rsid w:val="00B2326B"/>
    <w:rsid w:val="00B2357F"/>
    <w:rsid w:val="00B312EF"/>
    <w:rsid w:val="00B3338A"/>
    <w:rsid w:val="00B6289F"/>
    <w:rsid w:val="00B63B73"/>
    <w:rsid w:val="00B650C7"/>
    <w:rsid w:val="00B80488"/>
    <w:rsid w:val="00B942FA"/>
    <w:rsid w:val="00BA68B6"/>
    <w:rsid w:val="00BB6AB3"/>
    <w:rsid w:val="00BC53BE"/>
    <w:rsid w:val="00BD5DBB"/>
    <w:rsid w:val="00BE5D37"/>
    <w:rsid w:val="00BF6C6D"/>
    <w:rsid w:val="00C108F5"/>
    <w:rsid w:val="00C121E6"/>
    <w:rsid w:val="00C23388"/>
    <w:rsid w:val="00C27825"/>
    <w:rsid w:val="00C45428"/>
    <w:rsid w:val="00C63434"/>
    <w:rsid w:val="00C6500E"/>
    <w:rsid w:val="00C67ADE"/>
    <w:rsid w:val="00C844EE"/>
    <w:rsid w:val="00CA11BF"/>
    <w:rsid w:val="00CA4E12"/>
    <w:rsid w:val="00CB4259"/>
    <w:rsid w:val="00CC07B7"/>
    <w:rsid w:val="00CD3367"/>
    <w:rsid w:val="00CE7929"/>
    <w:rsid w:val="00D01A90"/>
    <w:rsid w:val="00D057E9"/>
    <w:rsid w:val="00D11B36"/>
    <w:rsid w:val="00D211C7"/>
    <w:rsid w:val="00D27C13"/>
    <w:rsid w:val="00D32098"/>
    <w:rsid w:val="00D4740F"/>
    <w:rsid w:val="00D56A94"/>
    <w:rsid w:val="00D66199"/>
    <w:rsid w:val="00D71CF1"/>
    <w:rsid w:val="00DB32C5"/>
    <w:rsid w:val="00DB3D56"/>
    <w:rsid w:val="00DB5FEA"/>
    <w:rsid w:val="00DB68BA"/>
    <w:rsid w:val="00DE5981"/>
    <w:rsid w:val="00DF1DFD"/>
    <w:rsid w:val="00DF23F7"/>
    <w:rsid w:val="00E0367E"/>
    <w:rsid w:val="00E23456"/>
    <w:rsid w:val="00E235C8"/>
    <w:rsid w:val="00E40C3D"/>
    <w:rsid w:val="00E44BAB"/>
    <w:rsid w:val="00E466FD"/>
    <w:rsid w:val="00E51B85"/>
    <w:rsid w:val="00E57661"/>
    <w:rsid w:val="00E639F8"/>
    <w:rsid w:val="00EA0328"/>
    <w:rsid w:val="00EB5557"/>
    <w:rsid w:val="00EC7552"/>
    <w:rsid w:val="00ED3815"/>
    <w:rsid w:val="00EE0B6D"/>
    <w:rsid w:val="00EE44E4"/>
    <w:rsid w:val="00EE48AD"/>
    <w:rsid w:val="00F141BB"/>
    <w:rsid w:val="00F14B90"/>
    <w:rsid w:val="00F609C7"/>
    <w:rsid w:val="00F75112"/>
    <w:rsid w:val="00F86C35"/>
    <w:rsid w:val="00F8726D"/>
    <w:rsid w:val="00FA2690"/>
    <w:rsid w:val="00FB0B8C"/>
    <w:rsid w:val="00FB0DF4"/>
    <w:rsid w:val="00FB214A"/>
    <w:rsid w:val="00FC0604"/>
    <w:rsid w:val="00FC1578"/>
    <w:rsid w:val="00FD4591"/>
    <w:rsid w:val="00FD635A"/>
    <w:rsid w:val="0AB300A2"/>
    <w:rsid w:val="0C275FF6"/>
    <w:rsid w:val="0F9E64B5"/>
    <w:rsid w:val="122469E7"/>
    <w:rsid w:val="18C117F2"/>
    <w:rsid w:val="1BCB51F5"/>
    <w:rsid w:val="1C07688E"/>
    <w:rsid w:val="20130A6A"/>
    <w:rsid w:val="27401C1F"/>
    <w:rsid w:val="2E29779D"/>
    <w:rsid w:val="31EB2361"/>
    <w:rsid w:val="361C24F1"/>
    <w:rsid w:val="37F56A68"/>
    <w:rsid w:val="5697299F"/>
    <w:rsid w:val="5C1D0460"/>
    <w:rsid w:val="61FF2ABD"/>
    <w:rsid w:val="62B05116"/>
    <w:rsid w:val="6DDA3248"/>
    <w:rsid w:val="71185AB2"/>
    <w:rsid w:val="7B6A0364"/>
    <w:rsid w:val="7E5A564E"/>
    <w:rsid w:val="7E79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9B6F27"/>
  <w15:docId w15:val="{A643B08E-DDC8-4AF4-B011-C4C84B294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</w:style>
  <w:style w:type="paragraph" w:styleId="a5">
    <w:name w:val="Balloon Text"/>
    <w:basedOn w:val="a"/>
    <w:link w:val="a6"/>
    <w:uiPriority w:val="99"/>
    <w:semiHidden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qFormat/>
    <w:rPr>
      <w:b/>
      <w:bCs/>
    </w:rPr>
  </w:style>
  <w:style w:type="character" w:styleId="ae">
    <w:name w:val="annotation reference"/>
    <w:basedOn w:val="a0"/>
    <w:uiPriority w:val="99"/>
    <w:semiHidden/>
    <w:qFormat/>
    <w:rPr>
      <w:rFonts w:cs="Times New Roman"/>
      <w:sz w:val="21"/>
      <w:szCs w:val="21"/>
    </w:rPr>
  </w:style>
  <w:style w:type="character" w:customStyle="1" w:styleId="a4">
    <w:name w:val="批注文字 字符"/>
    <w:basedOn w:val="a0"/>
    <w:link w:val="a3"/>
    <w:uiPriority w:val="99"/>
    <w:semiHidden/>
    <w:qFormat/>
    <w:locked/>
    <w:rPr>
      <w:rFonts w:cs="Times New Roman"/>
    </w:rPr>
  </w:style>
  <w:style w:type="character" w:customStyle="1" w:styleId="a6">
    <w:name w:val="批注框文本 字符"/>
    <w:basedOn w:val="a0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locked/>
    <w:rPr>
      <w:rFonts w:cs="Times New Roman"/>
      <w:sz w:val="18"/>
      <w:szCs w:val="18"/>
    </w:rPr>
  </w:style>
  <w:style w:type="character" w:customStyle="1" w:styleId="ad">
    <w:name w:val="批注主题 字符"/>
    <w:basedOn w:val="a4"/>
    <w:link w:val="ac"/>
    <w:uiPriority w:val="99"/>
    <w:semiHidden/>
    <w:qFormat/>
    <w:locked/>
    <w:rPr>
      <w:rFonts w:cs="Times New Roman"/>
      <w:b/>
      <w:bCs/>
    </w:rPr>
  </w:style>
  <w:style w:type="paragraph" w:styleId="af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194349-F495-40F8-AE3A-5CDDF12B4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323</Words>
  <Characters>1847</Characters>
  <Application>Microsoft Office Word</Application>
  <DocSecurity>0</DocSecurity>
  <Lines>15</Lines>
  <Paragraphs>4</Paragraphs>
  <ScaleCrop>false</ScaleCrop>
  <Company>Sky123.Org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</dc:creator>
  <cp:lastModifiedBy>Administrator</cp:lastModifiedBy>
  <cp:revision>18</cp:revision>
  <cp:lastPrinted>2021-10-14T01:53:00Z</cp:lastPrinted>
  <dcterms:created xsi:type="dcterms:W3CDTF">2021-07-14T09:02:00Z</dcterms:created>
  <dcterms:modified xsi:type="dcterms:W3CDTF">2023-05-29T06:24:00Z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E7717EB33B4A4BF38D4AC93E3270B6BC</vt:lpwstr>
  </property>
</Properties>
</file>